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AA11F9" w:rsidRPr="00091EE1" w:rsidRDefault="00AA11F9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0C0DC0" w:rsidP="00727179">
      <w:pPr>
        <w:tabs>
          <w:tab w:val="left" w:leader="hyphen" w:pos="10206"/>
        </w:tabs>
        <w:jc w:val="both"/>
      </w:pPr>
      <w:r>
        <w:rPr>
          <w:bCs/>
          <w:lang w:val="ru-RU"/>
        </w:rPr>
        <w:t xml:space="preserve">08 </w:t>
      </w:r>
      <w:proofErr w:type="spellStart"/>
      <w:r w:rsidR="000020E1">
        <w:rPr>
          <w:bCs/>
          <w:lang w:val="ru-RU"/>
        </w:rPr>
        <w:t>квітня</w:t>
      </w:r>
      <w:proofErr w:type="spellEnd"/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034321">
        <w:rPr>
          <w:bCs/>
        </w:rPr>
        <w:t>1</w:t>
      </w:r>
      <w:r w:rsidR="00AA11F9">
        <w:rPr>
          <w:bCs/>
        </w:rPr>
        <w:t xml:space="preserve"> </w:t>
      </w:r>
      <w:r w:rsidR="00BA0A79">
        <w:rPr>
          <w:bCs/>
        </w:rPr>
        <w:t>р.</w:t>
      </w:r>
      <w:r w:rsidR="00727179">
        <w:rPr>
          <w:bCs/>
        </w:rPr>
        <w:t xml:space="preserve">           </w:t>
      </w:r>
      <w:r w:rsidR="00AA11F9">
        <w:rPr>
          <w:bCs/>
        </w:rPr>
        <w:t xml:space="preserve">                             </w:t>
      </w:r>
      <w:ins w:id="1" w:author="Демченюк Ірина Олександрівна" w:date="2021-04-15T09:42:00Z">
        <w:r w:rsidR="00124B97">
          <w:rPr>
            <w:bCs/>
          </w:rPr>
          <w:t xml:space="preserve">   </w:t>
        </w:r>
        <w:r w:rsidR="009D3A3D">
          <w:rPr>
            <w:bCs/>
          </w:rPr>
          <w:t xml:space="preserve"> </w:t>
        </w:r>
        <w:r w:rsidR="00124B97">
          <w:rPr>
            <w:bCs/>
          </w:rPr>
          <w:t xml:space="preserve"> </w:t>
        </w:r>
      </w:ins>
      <w:r w:rsidR="00BA0A79" w:rsidRPr="00D8321A">
        <w:t>Київ</w:t>
      </w:r>
      <w:r w:rsidR="000020E1">
        <w:t xml:space="preserve">                                                      </w:t>
      </w:r>
      <w:ins w:id="2" w:author="Демченюк Ірина Олександрівна" w:date="2021-04-15T09:42:00Z">
        <w:r w:rsidR="00124B97">
          <w:t xml:space="preserve">     </w:t>
        </w:r>
      </w:ins>
      <w:r w:rsidR="000020E1">
        <w:t xml:space="preserve">  </w:t>
      </w:r>
      <w:r w:rsidR="00BA0A79">
        <w:t xml:space="preserve">№ </w:t>
      </w:r>
      <w:del w:id="3" w:author="Демченюк Ірина Олександрівна" w:date="2021-04-15T09:42:00Z">
        <w:r w:rsidR="000020E1" w:rsidDel="00AD0BFA">
          <w:delText>_____</w:delText>
        </w:r>
        <w:r w:rsidR="002648CE" w:rsidDel="00AD0BFA">
          <w:delText>-</w:delText>
        </w:r>
      </w:del>
      <w:ins w:id="4" w:author="Демченюк Ірина Олександрівна" w:date="2021-04-15T09:42:00Z">
        <w:r w:rsidR="00AD0BFA">
          <w:t>206-</w:t>
        </w:r>
      </w:ins>
      <w:r w:rsidR="002648CE">
        <w:t>р</w:t>
      </w:r>
    </w:p>
    <w:p w:rsidR="00BA0A79" w:rsidRDefault="00BA0A79" w:rsidP="007271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</w:t>
      </w:r>
      <w:r w:rsidR="001811FE">
        <w:t xml:space="preserve">заяву уповноважених представників </w:t>
      </w:r>
      <w:r w:rsidR="005561DD" w:rsidRPr="00BC2E5C">
        <w:rPr>
          <w:color w:val="000000"/>
          <w:lang w:eastAsia="uk-UA"/>
        </w:rPr>
        <w:t>т</w:t>
      </w:r>
      <w:r w:rsidR="005561DD" w:rsidRPr="0024437C">
        <w:rPr>
          <w:color w:val="000000"/>
          <w:lang w:eastAsia="uk-UA"/>
        </w:rPr>
        <w:t>овариств</w:t>
      </w:r>
      <w:r w:rsidR="005561DD" w:rsidRPr="00BC2E5C">
        <w:rPr>
          <w:color w:val="000000"/>
          <w:lang w:eastAsia="uk-UA"/>
        </w:rPr>
        <w:t>а</w:t>
      </w:r>
      <w:r w:rsidR="005561DD" w:rsidRPr="0024437C">
        <w:rPr>
          <w:color w:val="000000"/>
          <w:lang w:eastAsia="uk-UA"/>
        </w:rPr>
        <w:t xml:space="preserve"> з обмеженою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відповідальністю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 xml:space="preserve">нерухомість» </w:t>
      </w:r>
      <w:r w:rsidR="005561DD" w:rsidRPr="00BC2E5C">
        <w:rPr>
          <w:color w:val="000000"/>
          <w:lang w:eastAsia="uk-UA"/>
        </w:rPr>
        <w:t xml:space="preserve">(далі – ТОВ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нерухомість»</w:t>
      </w:r>
      <w:r w:rsidR="005561DD" w:rsidRPr="00BC2E5C">
        <w:rPr>
          <w:color w:val="000000"/>
          <w:lang w:eastAsia="uk-UA"/>
        </w:rPr>
        <w:t xml:space="preserve">) </w:t>
      </w:r>
      <w:r w:rsidR="005561DD">
        <w:t xml:space="preserve">(м. </w:t>
      </w:r>
      <w:r w:rsidR="005561DD" w:rsidRPr="0060639D">
        <w:t>Ки</w:t>
      </w:r>
      <w:r w:rsidR="005561DD">
        <w:t>їв)</w:t>
      </w:r>
      <w:r w:rsidR="001811FE">
        <w:t xml:space="preserve"> і</w:t>
      </w:r>
      <w:r w:rsidR="000020E1">
        <w:t xml:space="preserve"> </w:t>
      </w:r>
      <w:r w:rsidR="001811FE">
        <w:t>державного підприємства спиртової та лікеро-горілчаної промисловості «Укрспи</w:t>
      </w:r>
      <w:r w:rsidR="00AA11F9">
        <w:t xml:space="preserve">рт» (далі − ДП «Укрспирт»)  </w:t>
      </w:r>
      <w:r w:rsidR="001811FE">
        <w:t xml:space="preserve"> (м.</w:t>
      </w:r>
      <w:r w:rsidR="00AA11F9">
        <w:t> </w:t>
      </w:r>
      <w:r w:rsidR="001811FE">
        <w:t xml:space="preserve">Бровари, Київська обл.) </w:t>
      </w:r>
      <w:r w:rsidR="00095460">
        <w:rPr>
          <w:rFonts w:eastAsia="Calibri"/>
        </w:rPr>
        <w:t xml:space="preserve">про надання дозволу </w:t>
      </w:r>
      <w:r w:rsidR="005561DD">
        <w:rPr>
          <w:rFonts w:eastAsia="Calibri"/>
        </w:rPr>
        <w:t xml:space="preserve">на придбання окремого майна </w:t>
      </w:r>
      <w:proofErr w:type="spellStart"/>
      <w:r w:rsidR="000020E1" w:rsidRPr="000020E1">
        <w:rPr>
          <w:rFonts w:eastAsia="Calibri"/>
        </w:rPr>
        <w:t>Вишняківського</w:t>
      </w:r>
      <w:proofErr w:type="spellEnd"/>
      <w:r w:rsidR="000020E1" w:rsidRPr="000020E1">
        <w:rPr>
          <w:rFonts w:eastAsia="Calibri"/>
        </w:rPr>
        <w:t xml:space="preserve"> місця провадження діяльності</w:t>
      </w:r>
      <w:r w:rsidR="000020E1">
        <w:rPr>
          <w:rFonts w:eastAsia="Calibri"/>
        </w:rPr>
        <w:t xml:space="preserve"> та </w:t>
      </w:r>
      <w:r w:rsidR="000020E1" w:rsidRPr="00DF0148">
        <w:rPr>
          <w:rFonts w:eastAsia="Calibri"/>
        </w:rPr>
        <w:t>зберігання спирту</w:t>
      </w:r>
      <w:r w:rsidR="000020E1">
        <w:rPr>
          <w:rFonts w:eastAsia="Calibri"/>
        </w:rPr>
        <w:t xml:space="preserve"> (лікеро-</w:t>
      </w:r>
      <w:r w:rsidR="00DA1607">
        <w:rPr>
          <w:rFonts w:eastAsia="Calibri"/>
        </w:rPr>
        <w:t xml:space="preserve">горілчаного </w:t>
      </w:r>
      <w:r w:rsidR="000020E1">
        <w:rPr>
          <w:rFonts w:eastAsia="Calibri"/>
        </w:rPr>
        <w:t xml:space="preserve">виробництво) </w:t>
      </w:r>
      <w:r w:rsidR="001811FE" w:rsidRPr="001811FE">
        <w:rPr>
          <w:rFonts w:eastAsia="Calibri"/>
        </w:rPr>
        <w:t>ДП «Укрспирт»</w:t>
      </w:r>
      <w:r w:rsidR="000314C4">
        <w:rPr>
          <w:rFonts w:eastAsia="Calibri"/>
        </w:rPr>
        <w:t xml:space="preserve"> (далі </w:t>
      </w:r>
      <w:r w:rsidR="000020E1">
        <w:rPr>
          <w:rFonts w:eastAsia="Calibri"/>
        </w:rPr>
        <w:t>–</w:t>
      </w:r>
      <w:r w:rsidR="000314C4">
        <w:rPr>
          <w:rFonts w:eastAsia="Calibri"/>
        </w:rPr>
        <w:t xml:space="preserve"> </w:t>
      </w:r>
      <w:proofErr w:type="spellStart"/>
      <w:r w:rsidR="000020E1">
        <w:rPr>
          <w:rFonts w:eastAsia="Calibri"/>
        </w:rPr>
        <w:t>Вишняківське</w:t>
      </w:r>
      <w:proofErr w:type="spellEnd"/>
      <w:r w:rsidR="000314C4" w:rsidRPr="000314C4">
        <w:rPr>
          <w:rFonts w:eastAsia="Calibri"/>
        </w:rPr>
        <w:t xml:space="preserve"> МПД </w:t>
      </w:r>
      <w:r w:rsidR="000020E1">
        <w:rPr>
          <w:rFonts w:eastAsia="Calibri"/>
        </w:rPr>
        <w:t>(лікеро-горілчане виробництво)</w:t>
      </w:r>
      <w:r w:rsidR="000314C4" w:rsidRPr="000314C4">
        <w:rPr>
          <w:rFonts w:eastAsia="Calibri"/>
        </w:rPr>
        <w:t xml:space="preserve"> ДП «Укрспирт»</w:t>
      </w:r>
      <w:r w:rsidR="000314C4">
        <w:rPr>
          <w:rFonts w:eastAsia="Calibri"/>
        </w:rPr>
        <w:t>)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727179" w:rsidRPr="000020E1" w:rsidRDefault="009523AC" w:rsidP="00727179">
      <w:pPr>
        <w:ind w:firstLine="708"/>
        <w:jc w:val="both"/>
        <w:rPr>
          <w:rFonts w:eastAsia="MS Mincho"/>
          <w:color w:val="000000"/>
          <w:lang w:eastAsia="uk-UA"/>
        </w:rPr>
      </w:pPr>
      <w:r w:rsidRPr="009523AC">
        <w:t>Заявлен</w:t>
      </w:r>
      <w:r w:rsidR="003728CA">
        <w:t>а</w:t>
      </w:r>
      <w:r w:rsidR="000020E1">
        <w:t xml:space="preserve"> </w:t>
      </w:r>
      <w:r w:rsidR="003728CA">
        <w:t>к</w:t>
      </w:r>
      <w:r w:rsidR="003728CA" w:rsidRPr="003728CA">
        <w:t xml:space="preserve">онцентрація полягає </w:t>
      </w:r>
      <w:r w:rsidR="00692749">
        <w:t xml:space="preserve">в </w:t>
      </w:r>
      <w:r w:rsidR="00727179">
        <w:t xml:space="preserve">придбанні </w:t>
      </w:r>
      <w:r w:rsidR="00727179">
        <w:rPr>
          <w:color w:val="000000" w:themeColor="text1"/>
        </w:rPr>
        <w:t xml:space="preserve">ТОВ </w:t>
      </w:r>
      <w:r w:rsidR="00727179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727179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727179" w:rsidRPr="0024437C">
        <w:rPr>
          <w:color w:val="000000"/>
          <w:lang w:eastAsia="uk-UA"/>
        </w:rPr>
        <w:t>нерухомість»</w:t>
      </w:r>
      <w:r w:rsidR="000020E1">
        <w:rPr>
          <w:color w:val="000000"/>
          <w:lang w:eastAsia="uk-UA"/>
        </w:rPr>
        <w:t xml:space="preserve"> </w:t>
      </w:r>
      <w:r w:rsidR="00727179">
        <w:rPr>
          <w:rFonts w:eastAsia="Calibri"/>
        </w:rPr>
        <w:t>окремого майна</w:t>
      </w:r>
      <w:r w:rsidR="000020E1">
        <w:rPr>
          <w:rFonts w:eastAsia="Calibri"/>
        </w:rPr>
        <w:t xml:space="preserve"> </w:t>
      </w:r>
      <w:proofErr w:type="spellStart"/>
      <w:r w:rsidR="000020E1">
        <w:rPr>
          <w:rFonts w:eastAsia="Calibri"/>
        </w:rPr>
        <w:t>Вишняківського</w:t>
      </w:r>
      <w:proofErr w:type="spellEnd"/>
      <w:r w:rsidR="000020E1" w:rsidRPr="000314C4">
        <w:rPr>
          <w:rFonts w:eastAsia="Calibri"/>
        </w:rPr>
        <w:t xml:space="preserve"> МПД </w:t>
      </w:r>
      <w:r w:rsidR="000020E1">
        <w:rPr>
          <w:rFonts w:eastAsia="Calibri"/>
        </w:rPr>
        <w:t>(лікеро-</w:t>
      </w:r>
      <w:r w:rsidR="00DA1607">
        <w:rPr>
          <w:rFonts w:eastAsia="Calibri"/>
        </w:rPr>
        <w:t>горілчаного виробництва</w:t>
      </w:r>
      <w:r w:rsidR="000020E1">
        <w:rPr>
          <w:rFonts w:eastAsia="Calibri"/>
        </w:rPr>
        <w:t>)</w:t>
      </w:r>
      <w:r w:rsidR="00A27F7F">
        <w:rPr>
          <w:rFonts w:eastAsia="Calibri"/>
        </w:rPr>
        <w:t xml:space="preserve"> </w:t>
      </w:r>
      <w:r w:rsidR="000C0DC0">
        <w:rPr>
          <w:rFonts w:eastAsia="Calibri"/>
        </w:rPr>
        <w:t xml:space="preserve">                 </w:t>
      </w:r>
      <w:r w:rsidR="00727179" w:rsidRPr="00F60873">
        <w:rPr>
          <w:color w:val="000000" w:themeColor="text1"/>
        </w:rPr>
        <w:t>ДП «Укрспирт»</w:t>
      </w:r>
      <w:r w:rsidR="000A7662">
        <w:t>, як</w:t>
      </w:r>
      <w:r w:rsidR="00727179">
        <w:t>е</w:t>
      </w:r>
      <w:r w:rsidR="000A7662">
        <w:t xml:space="preserve"> розташован</w:t>
      </w:r>
      <w:r w:rsidR="00727179">
        <w:t>е</w:t>
      </w:r>
      <w:r w:rsidR="000020E1">
        <w:t xml:space="preserve"> </w:t>
      </w:r>
      <w:r w:rsidR="00727179">
        <w:t>за адресою</w:t>
      </w:r>
      <w:r w:rsidR="00727179" w:rsidRPr="005C4593">
        <w:t xml:space="preserve">:  </w:t>
      </w:r>
      <w:r w:rsidR="000020E1" w:rsidRPr="000020E1">
        <w:rPr>
          <w:rFonts w:eastAsia="MS Mincho"/>
          <w:color w:val="000000"/>
          <w:lang w:eastAsia="uk-UA"/>
        </w:rPr>
        <w:t xml:space="preserve">Полтавська обл., м. Кременчук, </w:t>
      </w:r>
      <w:proofErr w:type="spellStart"/>
      <w:r w:rsidR="000020E1" w:rsidRPr="000020E1">
        <w:rPr>
          <w:rFonts w:eastAsia="MS Mincho"/>
          <w:color w:val="000000"/>
          <w:lang w:eastAsia="uk-UA"/>
        </w:rPr>
        <w:t>вул.</w:t>
      </w:r>
      <w:r w:rsidR="00D95C76">
        <w:rPr>
          <w:rFonts w:eastAsia="MS Mincho"/>
          <w:color w:val="000000"/>
          <w:lang w:eastAsia="uk-UA"/>
        </w:rPr>
        <w:t> </w:t>
      </w:r>
      <w:r w:rsidR="000020E1" w:rsidRPr="000020E1">
        <w:rPr>
          <w:rFonts w:eastAsia="MS Mincho"/>
          <w:color w:val="000000"/>
          <w:lang w:eastAsia="uk-UA"/>
        </w:rPr>
        <w:t>Чк</w:t>
      </w:r>
      <w:proofErr w:type="spellEnd"/>
      <w:r w:rsidR="000020E1" w:rsidRPr="000020E1">
        <w:rPr>
          <w:rFonts w:eastAsia="MS Mincho"/>
          <w:color w:val="000000"/>
          <w:lang w:eastAsia="uk-UA"/>
        </w:rPr>
        <w:t>алова,</w:t>
      </w:r>
      <w:r w:rsidR="00D95C76">
        <w:rPr>
          <w:rFonts w:eastAsia="MS Mincho"/>
          <w:color w:val="000000"/>
          <w:lang w:eastAsia="uk-UA"/>
        </w:rPr>
        <w:t> </w:t>
      </w:r>
      <w:r w:rsidR="000020E1" w:rsidRPr="000020E1">
        <w:rPr>
          <w:rFonts w:eastAsia="MS Mincho"/>
          <w:color w:val="000000"/>
          <w:lang w:eastAsia="uk-UA"/>
        </w:rPr>
        <w:t>8/28 та вул. Межова, 8.</w:t>
      </w:r>
    </w:p>
    <w:p w:rsidR="000020E1" w:rsidRDefault="000020E1" w:rsidP="00727179">
      <w:pPr>
        <w:ind w:firstLine="708"/>
        <w:jc w:val="both"/>
      </w:pPr>
    </w:p>
    <w:p w:rsidR="009C2318" w:rsidRDefault="009C2318" w:rsidP="00727179">
      <w:pPr>
        <w:ind w:firstLine="708"/>
        <w:jc w:val="both"/>
      </w:pPr>
      <w:r>
        <w:t>За інформацією заявників:</w:t>
      </w:r>
    </w:p>
    <w:p w:rsidR="003728CA" w:rsidRPr="003728CA" w:rsidRDefault="00AE0A7E" w:rsidP="00727179">
      <w:pPr>
        <w:ind w:firstLine="708"/>
        <w:jc w:val="both"/>
      </w:pPr>
      <w:proofErr w:type="spellStart"/>
      <w:r>
        <w:rPr>
          <w:rFonts w:eastAsia="Calibri"/>
        </w:rPr>
        <w:t>Вишняківське</w:t>
      </w:r>
      <w:proofErr w:type="spellEnd"/>
      <w:r w:rsidRPr="000314C4">
        <w:rPr>
          <w:rFonts w:eastAsia="Calibri"/>
        </w:rPr>
        <w:t xml:space="preserve"> МПД </w:t>
      </w:r>
      <w:r>
        <w:rPr>
          <w:rFonts w:eastAsia="Calibri"/>
        </w:rPr>
        <w:t>(лікеро-горілчане виробництво)</w:t>
      </w:r>
      <w:r w:rsidRPr="000314C4">
        <w:rPr>
          <w:rFonts w:eastAsia="Calibri"/>
        </w:rPr>
        <w:t xml:space="preserve"> </w:t>
      </w:r>
      <w:r w:rsidR="000314C4" w:rsidRPr="000314C4">
        <w:t>ДП «Укрспирт»</w:t>
      </w:r>
      <w:r>
        <w:t xml:space="preserve"> наразі </w:t>
      </w:r>
      <w:r w:rsidR="003728CA" w:rsidRPr="003728CA">
        <w:t>не здійснює госп</w:t>
      </w:r>
      <w:r w:rsidR="003728CA">
        <w:t>одарськ</w:t>
      </w:r>
      <w:r w:rsidR="00692749">
        <w:t>ої</w:t>
      </w:r>
      <w:r w:rsidR="003728CA">
        <w:t xml:space="preserve"> діяльн</w:t>
      </w:r>
      <w:r w:rsidR="00692749">
        <w:t>о</w:t>
      </w:r>
      <w:r w:rsidR="003728CA">
        <w:t>ст</w:t>
      </w:r>
      <w:r w:rsidR="00692749">
        <w:t>і</w:t>
      </w:r>
      <w:r w:rsidR="003728CA">
        <w:t xml:space="preserve">. Планується, що буде здійснювати діяльність </w:t>
      </w:r>
      <w:r w:rsidR="00692749">
        <w:t>і</w:t>
      </w:r>
      <w:r w:rsidR="003728CA" w:rsidRPr="003728CA">
        <w:t xml:space="preserve">з виробництва </w:t>
      </w:r>
      <w:r>
        <w:rPr>
          <w:rFonts w:eastAsia="Calibri"/>
        </w:rPr>
        <w:t>лікеро-горілчаної продукції</w:t>
      </w:r>
      <w:r w:rsidR="003728CA">
        <w:t>;</w:t>
      </w:r>
    </w:p>
    <w:p w:rsidR="003728CA" w:rsidRDefault="003728CA" w:rsidP="00727179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</w:t>
      </w:r>
      <w:r w:rsidR="000B0B3C">
        <w:t>становля</w:t>
      </w:r>
      <w:r>
        <w:t>ть Групу Продавця;</w:t>
      </w:r>
    </w:p>
    <w:p w:rsidR="00644E12" w:rsidRDefault="003728CA" w:rsidP="00727179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727179">
      <w:pPr>
        <w:ind w:firstLine="708"/>
        <w:jc w:val="both"/>
      </w:pPr>
    </w:p>
    <w:p w:rsidR="00727179" w:rsidRDefault="00727179" w:rsidP="00727179">
      <w:pPr>
        <w:widowControl w:val="0"/>
        <w:tabs>
          <w:tab w:val="left" w:pos="0"/>
        </w:tabs>
        <w:suppressAutoHyphens/>
        <w:ind w:firstLine="708"/>
        <w:jc w:val="both"/>
        <w:rPr>
          <w:rFonts w:eastAsia="Calibri"/>
        </w:rPr>
      </w:pPr>
      <w:r w:rsidRPr="00BC2E5C">
        <w:rPr>
          <w:color w:val="000000"/>
          <w:lang w:eastAsia="uk-UA"/>
        </w:rPr>
        <w:t xml:space="preserve">ТОВ </w:t>
      </w:r>
      <w:r w:rsidRPr="00AE64B1">
        <w:rPr>
          <w:color w:val="000000"/>
          <w:lang w:eastAsia="uk-UA"/>
        </w:rPr>
        <w:t>«СКН «Сучасна комерційна нерухомість»</w:t>
      </w:r>
      <w:r>
        <w:rPr>
          <w:rFonts w:eastAsia="Calibri"/>
        </w:rPr>
        <w:t xml:space="preserve"> здійснює діяльність з організації будівництва будівель; купівлі-продажу майна та </w:t>
      </w:r>
      <w:r w:rsidR="00AA5A2A">
        <w:rPr>
          <w:rFonts w:eastAsia="Calibri"/>
        </w:rPr>
        <w:t xml:space="preserve">здавання </w:t>
      </w:r>
      <w:r>
        <w:rPr>
          <w:rFonts w:eastAsia="Calibri"/>
        </w:rPr>
        <w:t>в оренду;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color w:val="000000"/>
          <w:szCs w:val="24"/>
          <w:lang w:eastAsia="uk-UA"/>
        </w:rPr>
      </w:pPr>
      <w:r w:rsidRPr="001129ED">
        <w:rPr>
          <w:color w:val="000000"/>
          <w:szCs w:val="24"/>
          <w:lang w:eastAsia="uk-UA"/>
        </w:rPr>
        <w:t>ТОВ «СКН «Сучасна комерційна нерухомість»</w:t>
      </w:r>
      <w:r>
        <w:rPr>
          <w:color w:val="000000"/>
          <w:szCs w:val="24"/>
          <w:lang w:eastAsia="uk-UA"/>
        </w:rPr>
        <w:t xml:space="preserve"> пов’язане відносинами контролю із:</w:t>
      </w:r>
    </w:p>
    <w:p w:rsidR="00727179" w:rsidRDefault="00727179" w:rsidP="00727179">
      <w:pPr>
        <w:pStyle w:val="a3"/>
        <w:widowControl w:val="0"/>
        <w:tabs>
          <w:tab w:val="left" w:pos="0"/>
        </w:tabs>
        <w:ind w:firstLine="708"/>
        <w:rPr>
          <w:rFonts w:eastAsia="Calibri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ом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ом</w:t>
      </w:r>
      <w:r>
        <w:rPr>
          <w:rFonts w:eastAsia="Calibri"/>
          <w:szCs w:val="24"/>
        </w:rPr>
        <w:t xml:space="preserve"> України, як</w:t>
      </w:r>
      <w:r w:rsidR="00E20231">
        <w:rPr>
          <w:rFonts w:eastAsia="Calibri"/>
          <w:szCs w:val="24"/>
        </w:rPr>
        <w:t>ий</w:t>
      </w:r>
      <w:r>
        <w:rPr>
          <w:rFonts w:eastAsia="Calibri"/>
          <w:szCs w:val="24"/>
        </w:rPr>
        <w:t xml:space="preserve"> </w:t>
      </w:r>
      <w:r w:rsidRPr="001129ED">
        <w:rPr>
          <w:rFonts w:eastAsia="Calibri"/>
          <w:szCs w:val="24"/>
        </w:rPr>
        <w:t>здійсню</w:t>
      </w:r>
      <w:r>
        <w:rPr>
          <w:rFonts w:eastAsia="Calibri"/>
        </w:rPr>
        <w:t>є</w:t>
      </w:r>
      <w:r w:rsidRPr="001129ED">
        <w:rPr>
          <w:rFonts w:eastAsia="Calibri"/>
          <w:szCs w:val="24"/>
        </w:rPr>
        <w:t xml:space="preserve"> діяльність із </w:t>
      </w:r>
      <w:r>
        <w:rPr>
          <w:rFonts w:eastAsia="Calibri"/>
          <w:szCs w:val="24"/>
        </w:rPr>
        <w:t xml:space="preserve">надання </w:t>
      </w:r>
      <w:r>
        <w:rPr>
          <w:rFonts w:eastAsia="Calibri"/>
        </w:rPr>
        <w:t>факторингових</w:t>
      </w:r>
      <w:r w:rsidR="001E63CE">
        <w:rPr>
          <w:rFonts w:eastAsia="Calibri"/>
        </w:rPr>
        <w:t xml:space="preserve"> послуг</w:t>
      </w:r>
      <w:r w:rsidRPr="001129ED">
        <w:rPr>
          <w:rFonts w:eastAsia="Calibri"/>
          <w:szCs w:val="24"/>
        </w:rPr>
        <w:t>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ами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ами</w:t>
      </w:r>
      <w:r>
        <w:rPr>
          <w:rFonts w:eastAsia="Calibri"/>
          <w:szCs w:val="24"/>
        </w:rPr>
        <w:t xml:space="preserve"> України, як</w:t>
      </w:r>
      <w:r w:rsidR="00820D3F">
        <w:rPr>
          <w:rFonts w:eastAsia="Calibri"/>
          <w:szCs w:val="24"/>
        </w:rPr>
        <w:t>і</w:t>
      </w:r>
      <w:r w:rsidR="00AE0A7E">
        <w:rPr>
          <w:rFonts w:eastAsia="Calibri"/>
          <w:szCs w:val="24"/>
        </w:rPr>
        <w:t xml:space="preserve"> </w:t>
      </w:r>
      <w:r>
        <w:rPr>
          <w:rFonts w:eastAsia="Calibri"/>
        </w:rPr>
        <w:t xml:space="preserve">не </w:t>
      </w:r>
      <w:r w:rsidRPr="001129ED">
        <w:rPr>
          <w:rFonts w:eastAsia="Calibri"/>
          <w:szCs w:val="24"/>
        </w:rPr>
        <w:t>здійснюють</w:t>
      </w:r>
      <w:r>
        <w:rPr>
          <w:rFonts w:eastAsia="Calibri"/>
        </w:rPr>
        <w:t xml:space="preserve"> господарської діяльності;</w:t>
      </w:r>
    </w:p>
    <w:p w:rsidR="00727179" w:rsidRPr="001129ED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>
        <w:rPr>
          <w:rFonts w:eastAsia="Calibri"/>
          <w:szCs w:val="24"/>
        </w:rPr>
        <w:t>фізичною особою – підприємцем</w:t>
      </w:r>
      <w:r w:rsidR="000F2044">
        <w:rPr>
          <w:rFonts w:eastAsia="Calibri"/>
          <w:szCs w:val="24"/>
        </w:rPr>
        <w:t xml:space="preserve">, </w:t>
      </w:r>
      <w:r w:rsidR="001E63CE">
        <w:rPr>
          <w:rFonts w:eastAsia="Calibri"/>
          <w:szCs w:val="24"/>
        </w:rPr>
        <w:t>громадянином України</w:t>
      </w:r>
      <w:r>
        <w:rPr>
          <w:rFonts w:eastAsia="Calibri"/>
          <w:szCs w:val="24"/>
        </w:rPr>
        <w:t xml:space="preserve">, який здійснює діяльність </w:t>
      </w:r>
      <w:r w:rsidRPr="001129ED">
        <w:rPr>
          <w:rFonts w:eastAsia="Calibri"/>
          <w:szCs w:val="24"/>
        </w:rPr>
        <w:t>у сфері прав</w:t>
      </w:r>
      <w:r>
        <w:rPr>
          <w:rFonts w:eastAsia="Calibri"/>
          <w:szCs w:val="24"/>
        </w:rPr>
        <w:t>а</w:t>
      </w:r>
      <w:r>
        <w:rPr>
          <w:rFonts w:eastAsia="Calibri"/>
        </w:rPr>
        <w:t xml:space="preserve"> (протягом 2019 </w:t>
      </w:r>
      <w:r w:rsidR="00A27F7F">
        <w:rPr>
          <w:rFonts w:eastAsia="Calibri"/>
        </w:rPr>
        <w:t xml:space="preserve">− </w:t>
      </w:r>
      <w:r>
        <w:rPr>
          <w:rFonts w:eastAsia="Calibri"/>
        </w:rPr>
        <w:t>2020 років не здійснював діяльності)</w:t>
      </w:r>
      <w:r>
        <w:rPr>
          <w:rFonts w:eastAsia="Calibri"/>
          <w:szCs w:val="24"/>
        </w:rPr>
        <w:t xml:space="preserve"> та є кінцевим бенефіціарним власником Групи покупця.</w:t>
      </w:r>
    </w:p>
    <w:p w:rsidR="00BA0A79" w:rsidRPr="003D2304" w:rsidRDefault="00BA0A79" w:rsidP="00727179">
      <w:pPr>
        <w:ind w:firstLine="708"/>
        <w:jc w:val="both"/>
      </w:pPr>
      <w:r w:rsidRPr="003D2304">
        <w:t>Заявлен</w:t>
      </w:r>
      <w:r w:rsidR="003728CA">
        <w:t>а</w:t>
      </w:r>
      <w:r w:rsidR="00AE0A7E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7271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lastRenderedPageBreak/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E20231">
        <w:t xml:space="preserve">  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5460" w:rsidRPr="00727179" w:rsidRDefault="00095460" w:rsidP="00AE0A7E">
      <w:pPr>
        <w:ind w:firstLine="708"/>
        <w:jc w:val="both"/>
        <w:rPr>
          <w:lang w:eastAsia="uk-UA"/>
        </w:rPr>
      </w:pPr>
      <w:r w:rsidRPr="00095460">
        <w:t xml:space="preserve">Надати дозвіл </w:t>
      </w:r>
      <w:r w:rsidR="00727179" w:rsidRPr="00727179">
        <w:rPr>
          <w:color w:val="000000" w:themeColor="text1"/>
        </w:rPr>
        <w:t xml:space="preserve">товариству з обмеженою відповідальністю </w:t>
      </w:r>
      <w:r w:rsidR="00727179" w:rsidRPr="00727179">
        <w:rPr>
          <w:color w:val="000000"/>
          <w:lang w:eastAsia="uk-UA"/>
        </w:rPr>
        <w:t>«СКН «Сучасна комерційна нерухомість»</w:t>
      </w:r>
      <w:r w:rsidR="00727179" w:rsidRPr="00727179">
        <w:rPr>
          <w:color w:val="000000" w:themeColor="text1"/>
        </w:rPr>
        <w:t xml:space="preserve"> (м. Київ, ідентифікаційний код юридичної особи 43493745) на придбання окремого майна </w:t>
      </w:r>
      <w:proofErr w:type="spellStart"/>
      <w:r w:rsidR="00AE0A7E">
        <w:rPr>
          <w:rFonts w:eastAsia="Calibri"/>
        </w:rPr>
        <w:t>Вишняківського</w:t>
      </w:r>
      <w:proofErr w:type="spellEnd"/>
      <w:r w:rsidR="00AE0A7E">
        <w:rPr>
          <w:rFonts w:eastAsia="Calibri"/>
        </w:rPr>
        <w:t xml:space="preserve"> </w:t>
      </w:r>
      <w:r w:rsidR="00727179" w:rsidRPr="00727179">
        <w:rPr>
          <w:color w:val="000000" w:themeColor="text1"/>
        </w:rPr>
        <w:t>місця провадження діяльності та зберігання спирту</w:t>
      </w:r>
      <w:r w:rsidR="00AE0A7E">
        <w:rPr>
          <w:color w:val="000000" w:themeColor="text1"/>
        </w:rPr>
        <w:t xml:space="preserve"> </w:t>
      </w:r>
      <w:r w:rsidR="00AE0A7E">
        <w:rPr>
          <w:rFonts w:eastAsia="Calibri"/>
        </w:rPr>
        <w:t>(лікеро-</w:t>
      </w:r>
      <w:r w:rsidR="000F2044">
        <w:rPr>
          <w:rFonts w:eastAsia="Calibri"/>
        </w:rPr>
        <w:t>горілчаного виробництва</w:t>
      </w:r>
      <w:r w:rsidR="00AE0A7E">
        <w:rPr>
          <w:rFonts w:eastAsia="Calibri"/>
        </w:rPr>
        <w:t>)</w:t>
      </w:r>
      <w:r w:rsidR="001811FE">
        <w:rPr>
          <w:color w:val="000000" w:themeColor="text1"/>
        </w:rPr>
        <w:t>,</w:t>
      </w:r>
      <w:r w:rsidR="00AE0A7E">
        <w:rPr>
          <w:color w:val="000000" w:themeColor="text1"/>
        </w:rPr>
        <w:t xml:space="preserve"> </w:t>
      </w:r>
      <w:r w:rsidR="001811FE" w:rsidRPr="001811FE">
        <w:rPr>
          <w:color w:val="000000" w:themeColor="text1"/>
        </w:rPr>
        <w:t xml:space="preserve">яке розташоване за адресою: </w:t>
      </w:r>
      <w:r w:rsidR="00AE0A7E" w:rsidRPr="000020E1">
        <w:rPr>
          <w:rFonts w:eastAsia="MS Mincho"/>
          <w:color w:val="000000"/>
          <w:lang w:eastAsia="uk-UA"/>
        </w:rPr>
        <w:t xml:space="preserve">Полтавська обл., м. Кременчук, </w:t>
      </w:r>
      <w:r w:rsidR="000C0DC0">
        <w:rPr>
          <w:rFonts w:eastAsia="MS Mincho"/>
          <w:color w:val="000000"/>
          <w:lang w:eastAsia="uk-UA"/>
        </w:rPr>
        <w:t xml:space="preserve">                 </w:t>
      </w:r>
      <w:r w:rsidR="00AE0A7E" w:rsidRPr="000020E1">
        <w:rPr>
          <w:rFonts w:eastAsia="MS Mincho"/>
          <w:color w:val="000000"/>
          <w:lang w:eastAsia="uk-UA"/>
        </w:rPr>
        <w:t xml:space="preserve">вул. </w:t>
      </w:r>
      <w:proofErr w:type="spellStart"/>
      <w:r w:rsidR="00AE0A7E" w:rsidRPr="000020E1">
        <w:rPr>
          <w:rFonts w:eastAsia="MS Mincho"/>
          <w:color w:val="000000"/>
          <w:lang w:eastAsia="uk-UA"/>
        </w:rPr>
        <w:t>Чкалова</w:t>
      </w:r>
      <w:proofErr w:type="spellEnd"/>
      <w:r w:rsidR="00AE0A7E" w:rsidRPr="000020E1">
        <w:rPr>
          <w:rFonts w:eastAsia="MS Mincho"/>
          <w:color w:val="000000"/>
          <w:lang w:eastAsia="uk-UA"/>
        </w:rPr>
        <w:t>, 8/28 та вул. Межова, 8</w:t>
      </w:r>
      <w:r w:rsidR="00AE0A7E">
        <w:rPr>
          <w:rFonts w:eastAsia="MS Mincho"/>
          <w:color w:val="000000"/>
          <w:lang w:eastAsia="uk-UA"/>
        </w:rPr>
        <w:t>,</w:t>
      </w:r>
      <w:r w:rsidR="001811FE">
        <w:rPr>
          <w:color w:val="000000" w:themeColor="text1"/>
        </w:rPr>
        <w:t xml:space="preserve"> </w:t>
      </w:r>
      <w:r w:rsidR="00727179" w:rsidRPr="00727179">
        <w:rPr>
          <w:color w:val="000000" w:themeColor="text1"/>
        </w:rPr>
        <w:t>державного підприємства спиртової та лікеро-горілчаної промисловості «Укрспирт» (м. Бровари, Київська обл., ідентифікаційний</w:t>
      </w:r>
      <w:r w:rsidR="00A27F7F">
        <w:rPr>
          <w:color w:val="000000" w:themeColor="text1"/>
        </w:rPr>
        <w:t xml:space="preserve"> </w:t>
      </w:r>
      <w:r w:rsidR="00727179" w:rsidRPr="00727179">
        <w:rPr>
          <w:color w:val="000000" w:themeColor="text1"/>
        </w:rPr>
        <w:t>код юридичної особи 37199618)</w:t>
      </w:r>
      <w:r w:rsidRPr="00727179">
        <w:rPr>
          <w:color w:val="000000" w:themeColor="text1"/>
        </w:rPr>
        <w:t>.</w:t>
      </w:r>
    </w:p>
    <w:p w:rsidR="00BA0A79" w:rsidRPr="00727179" w:rsidRDefault="00BA0A79" w:rsidP="009523AC">
      <w:pPr>
        <w:ind w:firstLine="709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BA0A79" w:rsidP="005F31A9">
      <w:pPr>
        <w:jc w:val="both"/>
      </w:pPr>
      <w:r>
        <w:t>Голов</w:t>
      </w:r>
      <w:r w:rsidR="00AE0A7E">
        <w:t>а</w:t>
      </w:r>
      <w:r>
        <w:t xml:space="preserve"> Комітету                                                                            </w:t>
      </w:r>
      <w:r w:rsidR="00AE0A7E">
        <w:t xml:space="preserve">    </w:t>
      </w:r>
      <w:r>
        <w:t xml:space="preserve">         </w:t>
      </w:r>
      <w:r w:rsidR="00AE0A7E">
        <w:t xml:space="preserve">О. ПІЩАНСЬКА </w:t>
      </w:r>
      <w:r w:rsidR="00A51F0A">
        <w:t xml:space="preserve"> </w:t>
      </w:r>
    </w:p>
    <w:sectPr w:rsidR="004C5C9A" w:rsidSect="00AA11F9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0B" w:rsidRDefault="008C6D0B">
      <w:r>
        <w:separator/>
      </w:r>
    </w:p>
  </w:endnote>
  <w:endnote w:type="continuationSeparator" w:id="0">
    <w:p w:rsidR="008C6D0B" w:rsidRDefault="008C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0B" w:rsidRDefault="008C6D0B">
      <w:r>
        <w:separator/>
      </w:r>
    </w:p>
  </w:footnote>
  <w:footnote w:type="continuationSeparator" w:id="0">
    <w:p w:rsidR="008C6D0B" w:rsidRDefault="008C6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7F" w:rsidRDefault="00A27F7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7F7F" w:rsidRDefault="00A27F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7F" w:rsidRDefault="00A27F7F">
    <w:pPr>
      <w:pStyle w:val="a5"/>
    </w:pPr>
  </w:p>
  <w:p w:rsidR="00A27F7F" w:rsidRDefault="00A27F7F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78A2">
      <w:rPr>
        <w:rStyle w:val="a7"/>
        <w:noProof/>
      </w:rPr>
      <w:t>2</w:t>
    </w:r>
    <w:r>
      <w:rPr>
        <w:rStyle w:val="a7"/>
      </w:rPr>
      <w:fldChar w:fldCharType="end"/>
    </w:r>
  </w:p>
  <w:p w:rsidR="00A27F7F" w:rsidRDefault="00A27F7F">
    <w:pPr>
      <w:pStyle w:val="a5"/>
    </w:pPr>
  </w:p>
  <w:p w:rsidR="00A27F7F" w:rsidRPr="00B82EE1" w:rsidRDefault="00A27F7F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020E1"/>
    <w:rsid w:val="00010572"/>
    <w:rsid w:val="000177EB"/>
    <w:rsid w:val="000314C4"/>
    <w:rsid w:val="00034321"/>
    <w:rsid w:val="00040521"/>
    <w:rsid w:val="00091EE1"/>
    <w:rsid w:val="00095460"/>
    <w:rsid w:val="000A10E2"/>
    <w:rsid w:val="000A7662"/>
    <w:rsid w:val="000B0B3C"/>
    <w:rsid w:val="000B3026"/>
    <w:rsid w:val="000B5C99"/>
    <w:rsid w:val="000C0DC0"/>
    <w:rsid w:val="000C3E10"/>
    <w:rsid w:val="000C7251"/>
    <w:rsid w:val="000F2044"/>
    <w:rsid w:val="000F22EF"/>
    <w:rsid w:val="001032DF"/>
    <w:rsid w:val="001236B9"/>
    <w:rsid w:val="00124B97"/>
    <w:rsid w:val="001618C3"/>
    <w:rsid w:val="001811FE"/>
    <w:rsid w:val="00191DB3"/>
    <w:rsid w:val="001D7360"/>
    <w:rsid w:val="001E63CE"/>
    <w:rsid w:val="00221CDD"/>
    <w:rsid w:val="0024346B"/>
    <w:rsid w:val="00261ECA"/>
    <w:rsid w:val="002622FD"/>
    <w:rsid w:val="002628C9"/>
    <w:rsid w:val="002648CE"/>
    <w:rsid w:val="00275734"/>
    <w:rsid w:val="00281EF6"/>
    <w:rsid w:val="002978A2"/>
    <w:rsid w:val="002C1FCA"/>
    <w:rsid w:val="002E173C"/>
    <w:rsid w:val="002E2254"/>
    <w:rsid w:val="002F3557"/>
    <w:rsid w:val="0031326E"/>
    <w:rsid w:val="00334FBC"/>
    <w:rsid w:val="00341223"/>
    <w:rsid w:val="0035243E"/>
    <w:rsid w:val="003728CA"/>
    <w:rsid w:val="00383CE8"/>
    <w:rsid w:val="003A3FAB"/>
    <w:rsid w:val="003C01FE"/>
    <w:rsid w:val="003F3E7A"/>
    <w:rsid w:val="003F7F4B"/>
    <w:rsid w:val="00435726"/>
    <w:rsid w:val="00452105"/>
    <w:rsid w:val="00493C59"/>
    <w:rsid w:val="004B539F"/>
    <w:rsid w:val="004C4F75"/>
    <w:rsid w:val="004C5C9A"/>
    <w:rsid w:val="005153E3"/>
    <w:rsid w:val="00527072"/>
    <w:rsid w:val="005561DD"/>
    <w:rsid w:val="00567EB0"/>
    <w:rsid w:val="00582E4D"/>
    <w:rsid w:val="005859D6"/>
    <w:rsid w:val="005C664D"/>
    <w:rsid w:val="005F31A9"/>
    <w:rsid w:val="006043B8"/>
    <w:rsid w:val="00633B76"/>
    <w:rsid w:val="00636C01"/>
    <w:rsid w:val="00644E12"/>
    <w:rsid w:val="006741F7"/>
    <w:rsid w:val="00677D8F"/>
    <w:rsid w:val="006824EF"/>
    <w:rsid w:val="00692749"/>
    <w:rsid w:val="006B28B3"/>
    <w:rsid w:val="006C740E"/>
    <w:rsid w:val="006F62E0"/>
    <w:rsid w:val="00712F9A"/>
    <w:rsid w:val="0071530F"/>
    <w:rsid w:val="007224BD"/>
    <w:rsid w:val="00727179"/>
    <w:rsid w:val="007446AB"/>
    <w:rsid w:val="007447EE"/>
    <w:rsid w:val="00796EAE"/>
    <w:rsid w:val="007A1BFF"/>
    <w:rsid w:val="007A6B86"/>
    <w:rsid w:val="007B46A7"/>
    <w:rsid w:val="007E5CFE"/>
    <w:rsid w:val="00820D3F"/>
    <w:rsid w:val="00843E56"/>
    <w:rsid w:val="0088014F"/>
    <w:rsid w:val="0088041F"/>
    <w:rsid w:val="008A072E"/>
    <w:rsid w:val="008C6D0B"/>
    <w:rsid w:val="008E33E5"/>
    <w:rsid w:val="009318B6"/>
    <w:rsid w:val="009523AC"/>
    <w:rsid w:val="00956469"/>
    <w:rsid w:val="009C2318"/>
    <w:rsid w:val="009D3A3D"/>
    <w:rsid w:val="009E3776"/>
    <w:rsid w:val="00A27F7F"/>
    <w:rsid w:val="00A35BA7"/>
    <w:rsid w:val="00A51F0A"/>
    <w:rsid w:val="00A934B3"/>
    <w:rsid w:val="00AA11F9"/>
    <w:rsid w:val="00AA5A2A"/>
    <w:rsid w:val="00AD0BFA"/>
    <w:rsid w:val="00AE0A7E"/>
    <w:rsid w:val="00AF5FEF"/>
    <w:rsid w:val="00B12D5F"/>
    <w:rsid w:val="00B20A5D"/>
    <w:rsid w:val="00B71CC6"/>
    <w:rsid w:val="00B86EAD"/>
    <w:rsid w:val="00BA0A79"/>
    <w:rsid w:val="00BA3FAC"/>
    <w:rsid w:val="00BA4EFA"/>
    <w:rsid w:val="00BA5C9A"/>
    <w:rsid w:val="00BD7358"/>
    <w:rsid w:val="00C048CB"/>
    <w:rsid w:val="00C322DA"/>
    <w:rsid w:val="00C8427E"/>
    <w:rsid w:val="00CB660D"/>
    <w:rsid w:val="00CC2AAC"/>
    <w:rsid w:val="00CD0923"/>
    <w:rsid w:val="00CE3756"/>
    <w:rsid w:val="00D11BC8"/>
    <w:rsid w:val="00D171F1"/>
    <w:rsid w:val="00D275B1"/>
    <w:rsid w:val="00D43C40"/>
    <w:rsid w:val="00D634AA"/>
    <w:rsid w:val="00D669C0"/>
    <w:rsid w:val="00D7254A"/>
    <w:rsid w:val="00D95C76"/>
    <w:rsid w:val="00DA054F"/>
    <w:rsid w:val="00DA0E82"/>
    <w:rsid w:val="00DA1607"/>
    <w:rsid w:val="00DB6C21"/>
    <w:rsid w:val="00DE79F6"/>
    <w:rsid w:val="00DF5CDB"/>
    <w:rsid w:val="00E0281E"/>
    <w:rsid w:val="00E12FD7"/>
    <w:rsid w:val="00E20231"/>
    <w:rsid w:val="00E67452"/>
    <w:rsid w:val="00E73061"/>
    <w:rsid w:val="00E92CA8"/>
    <w:rsid w:val="00E93A91"/>
    <w:rsid w:val="00EE09D0"/>
    <w:rsid w:val="00F16724"/>
    <w:rsid w:val="00F17E28"/>
    <w:rsid w:val="00F327DB"/>
    <w:rsid w:val="00F63EEF"/>
    <w:rsid w:val="00FA09BB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87C44-5D9B-44EB-9C6D-C56F8CEE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2021-04-09T06:38:00Z</cp:lastPrinted>
  <dcterms:created xsi:type="dcterms:W3CDTF">2021-04-19T10:14:00Z</dcterms:created>
  <dcterms:modified xsi:type="dcterms:W3CDTF">2021-04-19T10:14:00Z</dcterms:modified>
</cp:coreProperties>
</file>